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62" w:rsidRPr="00FD0E62" w:rsidRDefault="00FD0E62" w:rsidP="00FD0E62">
      <w:pPr>
        <w:jc w:val="center"/>
        <w:rPr>
          <w:ins w:id="0" w:author="Portatil CCB" w:date="2012-11-23T13:28:00Z"/>
          <w:rFonts w:ascii="Arial" w:hAnsi="Arial" w:cs="Arial"/>
          <w:b/>
          <w:sz w:val="24"/>
          <w:szCs w:val="24"/>
          <w:u w:val="single"/>
          <w:rPrChange w:id="1" w:author="Portatil CCB" w:date="2012-11-23T13:29:00Z">
            <w:rPr>
              <w:ins w:id="2" w:author="Portatil CCB" w:date="2012-11-23T13:28:00Z"/>
              <w:rFonts w:ascii="Arial" w:hAnsi="Arial" w:cs="Arial"/>
              <w:sz w:val="24"/>
              <w:szCs w:val="24"/>
              <w:u w:val="single"/>
            </w:rPr>
          </w:rPrChange>
        </w:rPr>
        <w:pPrChange w:id="3" w:author="Portatil CCB" w:date="2012-11-23T13:29:00Z">
          <w:pPr/>
        </w:pPrChange>
      </w:pPr>
      <w:ins w:id="4" w:author="Portatil CCB" w:date="2012-11-23T13:28:00Z">
        <w:r w:rsidRPr="00FD0E62">
          <w:rPr>
            <w:rFonts w:ascii="Arial" w:hAnsi="Arial" w:cs="Arial"/>
            <w:b/>
            <w:sz w:val="24"/>
            <w:szCs w:val="24"/>
            <w:u w:val="single"/>
            <w:rPrChange w:id="5" w:author="Portatil CCB" w:date="2012-11-23T13:29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>Resumen de la revisión de la misi</w:t>
        </w:r>
      </w:ins>
      <w:ins w:id="6" w:author="Portatil CCB" w:date="2012-11-23T13:29:00Z">
        <w:r w:rsidRPr="00FD0E62">
          <w:rPr>
            <w:rFonts w:ascii="Arial" w:hAnsi="Arial" w:cs="Arial"/>
            <w:b/>
            <w:sz w:val="24"/>
            <w:szCs w:val="24"/>
            <w:u w:val="single"/>
            <w:rPrChange w:id="7" w:author="Portatil CCB" w:date="2012-11-23T13:29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 xml:space="preserve">ón, la visión y los imperativos estratégicos por parte de </w:t>
        </w:r>
        <w:r>
          <w:rPr>
            <w:rFonts w:ascii="Arial" w:hAnsi="Arial" w:cs="Arial"/>
            <w:b/>
            <w:sz w:val="24"/>
            <w:szCs w:val="24"/>
            <w:u w:val="single"/>
          </w:rPr>
          <w:t>todos los profesores</w:t>
        </w:r>
        <w:r w:rsidRPr="00FD0E62">
          <w:rPr>
            <w:rFonts w:ascii="Arial" w:hAnsi="Arial" w:cs="Arial"/>
            <w:b/>
            <w:sz w:val="24"/>
            <w:szCs w:val="24"/>
            <w:u w:val="single"/>
            <w:rPrChange w:id="8" w:author="Portatil CCB" w:date="2012-11-23T13:29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 xml:space="preserve"> de Preprimaria</w:t>
        </w:r>
      </w:ins>
    </w:p>
    <w:p w:rsidR="00FD0E62" w:rsidRPr="00D86028" w:rsidRDefault="00D86028" w:rsidP="00130E02">
      <w:pPr>
        <w:rPr>
          <w:ins w:id="9" w:author="Portatil CCB" w:date="2012-11-23T13:28:00Z"/>
          <w:rFonts w:ascii="Arial" w:hAnsi="Arial" w:cs="Arial"/>
          <w:sz w:val="24"/>
          <w:szCs w:val="24"/>
          <w:rPrChange w:id="10" w:author="Portatil CCB" w:date="2012-11-23T13:31:00Z">
            <w:rPr>
              <w:ins w:id="11" w:author="Portatil CCB" w:date="2012-11-23T13:28:00Z"/>
              <w:rFonts w:ascii="Arial" w:hAnsi="Arial" w:cs="Arial"/>
              <w:sz w:val="24"/>
              <w:szCs w:val="24"/>
              <w:u w:val="single"/>
            </w:rPr>
          </w:rPrChange>
        </w:rPr>
      </w:pPr>
      <w:ins w:id="12" w:author="Portatil CCB" w:date="2012-11-23T13:29:00Z">
        <w:r w:rsidRPr="00D86028">
          <w:rPr>
            <w:rFonts w:ascii="Arial" w:hAnsi="Arial" w:cs="Arial"/>
            <w:sz w:val="24"/>
            <w:szCs w:val="24"/>
            <w:rPrChange w:id="13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>Se llev</w:t>
        </w:r>
      </w:ins>
      <w:ins w:id="14" w:author="Portatil CCB" w:date="2012-11-23T13:30:00Z">
        <w:r w:rsidRPr="00D86028">
          <w:rPr>
            <w:rFonts w:ascii="Arial" w:hAnsi="Arial" w:cs="Arial"/>
            <w:sz w:val="24"/>
            <w:szCs w:val="24"/>
            <w:rPrChange w:id="15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>ó</w:t>
        </w:r>
      </w:ins>
      <w:ins w:id="16" w:author="Portatil CCB" w:date="2012-11-23T13:29:00Z">
        <w:r w:rsidRPr="00D86028">
          <w:rPr>
            <w:rFonts w:ascii="Arial" w:hAnsi="Arial" w:cs="Arial"/>
            <w:sz w:val="24"/>
            <w:szCs w:val="24"/>
            <w:rPrChange w:id="17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 xml:space="preserve"> a cabo una reunión con cada grado en la cual se d</w:t>
        </w:r>
      </w:ins>
      <w:ins w:id="18" w:author="Portatil CCB" w:date="2012-11-23T13:30:00Z">
        <w:r w:rsidRPr="00D86028">
          <w:rPr>
            <w:rFonts w:ascii="Arial" w:hAnsi="Arial" w:cs="Arial"/>
            <w:sz w:val="24"/>
            <w:szCs w:val="24"/>
            <w:rPrChange w:id="19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>iscuti</w:t>
        </w:r>
      </w:ins>
      <w:ins w:id="20" w:author="Portatil CCB" w:date="2012-11-23T13:31:00Z">
        <w:r w:rsidRPr="00D86028">
          <w:rPr>
            <w:rFonts w:ascii="Arial" w:hAnsi="Arial" w:cs="Arial"/>
            <w:sz w:val="24"/>
            <w:szCs w:val="24"/>
            <w:rPrChange w:id="21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>eron</w:t>
        </w:r>
      </w:ins>
      <w:ins w:id="22" w:author="Portatil CCB" w:date="2012-11-23T13:30:00Z">
        <w:r w:rsidRPr="00D86028">
          <w:rPr>
            <w:rFonts w:ascii="Arial" w:hAnsi="Arial" w:cs="Arial"/>
            <w:sz w:val="24"/>
            <w:szCs w:val="24"/>
            <w:rPrChange w:id="23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 xml:space="preserve"> las propuestas de misión, visión e imperativos estrat</w:t>
        </w:r>
      </w:ins>
      <w:ins w:id="24" w:author="Portatil CCB" w:date="2012-11-23T13:31:00Z">
        <w:r w:rsidRPr="00D86028">
          <w:rPr>
            <w:rFonts w:ascii="Arial" w:hAnsi="Arial" w:cs="Arial"/>
            <w:sz w:val="24"/>
            <w:szCs w:val="24"/>
            <w:rPrChange w:id="25" w:author="Portatil CCB" w:date="2012-11-23T13:31:00Z">
              <w:rPr>
                <w:rFonts w:ascii="Arial" w:hAnsi="Arial" w:cs="Arial"/>
                <w:sz w:val="24"/>
                <w:szCs w:val="24"/>
                <w:u w:val="single"/>
              </w:rPr>
            </w:rPrChange>
          </w:rPr>
          <w:t>égicos.</w:t>
        </w:r>
      </w:ins>
      <w:ins w:id="26" w:author="Portatil CCB" w:date="2012-11-23T13:32:00Z">
        <w:r>
          <w:rPr>
            <w:rFonts w:ascii="Arial" w:hAnsi="Arial" w:cs="Arial"/>
            <w:sz w:val="24"/>
            <w:szCs w:val="24"/>
          </w:rPr>
          <w:t xml:space="preserve"> A continuación se presentan las conclusiones:</w:t>
        </w:r>
      </w:ins>
    </w:p>
    <w:p w:rsidR="00130E02" w:rsidRPr="0066080C" w:rsidRDefault="00130E02" w:rsidP="00130E02">
      <w:pPr>
        <w:rPr>
          <w:rFonts w:ascii="Arial" w:hAnsi="Arial" w:cs="Arial"/>
          <w:sz w:val="24"/>
          <w:szCs w:val="24"/>
          <w:u w:val="single"/>
        </w:rPr>
      </w:pPr>
      <w:r w:rsidRPr="0066080C">
        <w:rPr>
          <w:rFonts w:ascii="Arial" w:hAnsi="Arial" w:cs="Arial"/>
          <w:sz w:val="24"/>
          <w:szCs w:val="24"/>
          <w:u w:val="single"/>
        </w:rPr>
        <w:t>Misión propuesta</w:t>
      </w:r>
    </w:p>
    <w:p w:rsidR="00130E02" w:rsidRDefault="00130E02" w:rsidP="00130E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Formamos ciudadanos globales</w:t>
      </w:r>
      <w:r>
        <w:rPr>
          <w:rFonts w:ascii="Arial" w:hAnsi="Arial" w:cs="Arial"/>
          <w:sz w:val="24"/>
          <w:szCs w:val="24"/>
        </w:rPr>
        <w:t xml:space="preserve"> felices</w:t>
      </w:r>
      <w:r w:rsidRPr="0066080C">
        <w:rPr>
          <w:rFonts w:ascii="Arial" w:hAnsi="Arial" w:cs="Arial"/>
          <w:sz w:val="24"/>
          <w:szCs w:val="24"/>
        </w:rPr>
        <w:t>, capaces de asumir con creatividad, liderazgo y responsabilidad social y ambiental los desafíos de un mundo cambiante.</w:t>
      </w:r>
    </w:p>
    <w:p w:rsidR="00130E02" w:rsidRDefault="00130E02" w:rsidP="00130E02">
      <w:pPr>
        <w:pStyle w:val="ListParagraph"/>
        <w:rPr>
          <w:rFonts w:ascii="Arial" w:hAnsi="Arial" w:cs="Arial"/>
          <w:b/>
          <w:sz w:val="24"/>
          <w:szCs w:val="24"/>
        </w:rPr>
      </w:pPr>
      <w:r w:rsidRPr="00727D20">
        <w:rPr>
          <w:rFonts w:ascii="Arial" w:hAnsi="Arial" w:cs="Arial"/>
          <w:b/>
          <w:sz w:val="24"/>
          <w:szCs w:val="24"/>
        </w:rPr>
        <w:t>Nos gustaría cambiar la palabra “felices” por algo relacionado como “positivos”, “que disfrutan”, “que hay un valor intrínseco para cada persona”, “conocedores de sí mismos”, “que se aprecie a sí mismo”, “que se acepte a sí mismo”</w:t>
      </w:r>
    </w:p>
    <w:p w:rsidR="00130E02" w:rsidRDefault="00D86028" w:rsidP="00130E02">
      <w:pPr>
        <w:pStyle w:val="ListParagraph"/>
        <w:rPr>
          <w:rFonts w:ascii="Arial" w:hAnsi="Arial" w:cs="Arial"/>
          <w:b/>
          <w:sz w:val="24"/>
          <w:szCs w:val="24"/>
        </w:rPr>
      </w:pPr>
      <w:proofErr w:type="gramStart"/>
      <w:ins w:id="27" w:author="Portatil CCB" w:date="2012-11-23T13:32:00Z">
        <w:r>
          <w:rPr>
            <w:rFonts w:ascii="Arial" w:hAnsi="Arial" w:cs="Arial"/>
            <w:b/>
            <w:sz w:val="24"/>
            <w:szCs w:val="24"/>
          </w:rPr>
          <w:t>o</w:t>
        </w:r>
      </w:ins>
      <w:proofErr w:type="gramEnd"/>
      <w:del w:id="28" w:author="Portatil CCB" w:date="2012-11-23T13:32:00Z">
        <w:r w:rsidR="00130E02" w:rsidDel="00D86028">
          <w:rPr>
            <w:rFonts w:ascii="Arial" w:hAnsi="Arial" w:cs="Arial"/>
            <w:b/>
            <w:sz w:val="24"/>
            <w:szCs w:val="24"/>
          </w:rPr>
          <w:delText>O</w:delText>
        </w:r>
      </w:del>
    </w:p>
    <w:p w:rsidR="00130E02" w:rsidRDefault="00130E02" w:rsidP="00130E02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 propone dejar el término “felices”, incluyendo un </w:t>
      </w:r>
      <w:proofErr w:type="spellStart"/>
      <w:r w:rsidRPr="00BD37E2">
        <w:rPr>
          <w:rFonts w:ascii="Arial" w:hAnsi="Arial" w:cs="Arial"/>
          <w:b/>
          <w:i/>
          <w:sz w:val="24"/>
          <w:szCs w:val="24"/>
        </w:rPr>
        <w:t>ethos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el que se explicite qué significa el término para esta comunidad y así restarle subjetividad.  Además es un aspecto que los padres han presentado como una de las expectativas al ingresar a sus hijos al colegio.  </w:t>
      </w:r>
    </w:p>
    <w:p w:rsidR="00130E02" w:rsidRPr="00727D20" w:rsidRDefault="00130E02" w:rsidP="00130E02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130E02" w:rsidRPr="0066080C" w:rsidRDefault="00130E02" w:rsidP="00130E02">
      <w:pPr>
        <w:pStyle w:val="ListParagraph"/>
        <w:rPr>
          <w:rFonts w:ascii="Arial" w:hAnsi="Arial" w:cs="Arial"/>
          <w:sz w:val="24"/>
          <w:szCs w:val="24"/>
        </w:rPr>
      </w:pPr>
    </w:p>
    <w:p w:rsidR="00130E02" w:rsidRDefault="00130E02" w:rsidP="00130E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Ofreciendo las ventajas del entendimiento intercultural, el multilingüismo, y el pensamiento crítico, indagador e innovador, en una Comunidad de Aprendizaje que reconoce sus tradiciones Católica y Colombo-Británica.</w:t>
      </w:r>
    </w:p>
    <w:p w:rsidR="00CB6472" w:rsidRDefault="00CB6472" w:rsidP="00130E02">
      <w:pPr>
        <w:pStyle w:val="ListParagraph"/>
        <w:rPr>
          <w:ins w:id="29" w:author="Portatil CCB" w:date="2012-11-23T13:23:00Z"/>
          <w:rFonts w:ascii="Arial" w:hAnsi="Arial" w:cs="Arial"/>
          <w:b/>
          <w:sz w:val="24"/>
          <w:szCs w:val="24"/>
        </w:rPr>
      </w:pPr>
    </w:p>
    <w:p w:rsidR="00130E02" w:rsidRDefault="00130E02" w:rsidP="00130E02">
      <w:pPr>
        <w:pStyle w:val="ListParagraph"/>
        <w:rPr>
          <w:rFonts w:ascii="Arial" w:hAnsi="Arial" w:cs="Arial"/>
          <w:b/>
          <w:sz w:val="24"/>
          <w:szCs w:val="24"/>
        </w:rPr>
      </w:pPr>
      <w:r w:rsidRPr="00727D20">
        <w:rPr>
          <w:rFonts w:ascii="Arial" w:hAnsi="Arial" w:cs="Arial"/>
          <w:b/>
          <w:sz w:val="24"/>
          <w:szCs w:val="24"/>
        </w:rPr>
        <w:t xml:space="preserve">Nos gustaría cambiar el orden </w:t>
      </w:r>
      <w:r>
        <w:rPr>
          <w:rFonts w:ascii="Arial" w:hAnsi="Arial" w:cs="Arial"/>
          <w:b/>
          <w:sz w:val="24"/>
          <w:szCs w:val="24"/>
        </w:rPr>
        <w:t>en la redacción de manera que se exprese que “reconociendo su tradición católica y su identidad colombo-británica tiene un entendimiento intercultural, el multilingüismo....”</w:t>
      </w:r>
    </w:p>
    <w:p w:rsidR="00130E02" w:rsidRDefault="00130E02" w:rsidP="00130E02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130E02" w:rsidRPr="00727D20" w:rsidRDefault="00D86028" w:rsidP="00130E02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Otra razón para </w:t>
      </w:r>
      <w:r w:rsidR="00130E02">
        <w:rPr>
          <w:rFonts w:ascii="Arial" w:hAnsi="Arial" w:cs="Arial"/>
          <w:b/>
          <w:sz w:val="24"/>
          <w:szCs w:val="24"/>
        </w:rPr>
        <w:t>tener un ‘</w:t>
      </w:r>
      <w:bookmarkStart w:id="30" w:name="_GoBack"/>
      <w:proofErr w:type="spellStart"/>
      <w:r w:rsidR="00130E02" w:rsidRPr="00BD37E2">
        <w:rPr>
          <w:rFonts w:ascii="Arial" w:hAnsi="Arial" w:cs="Arial"/>
          <w:b/>
          <w:i/>
          <w:sz w:val="24"/>
          <w:szCs w:val="24"/>
        </w:rPr>
        <w:t>ethos</w:t>
      </w:r>
      <w:bookmarkEnd w:id="30"/>
      <w:proofErr w:type="spellEnd"/>
      <w:r w:rsidR="00130E02">
        <w:rPr>
          <w:rFonts w:ascii="Arial" w:hAnsi="Arial" w:cs="Arial"/>
          <w:b/>
          <w:sz w:val="24"/>
          <w:szCs w:val="24"/>
        </w:rPr>
        <w:t>’</w:t>
      </w:r>
      <w:r>
        <w:rPr>
          <w:rFonts w:ascii="Arial" w:hAnsi="Arial" w:cs="Arial"/>
          <w:b/>
          <w:sz w:val="24"/>
          <w:szCs w:val="24"/>
        </w:rPr>
        <w:t xml:space="preserve"> sería extender y explicar</w:t>
      </w:r>
      <w:r w:rsidR="00130E02">
        <w:rPr>
          <w:rFonts w:ascii="Arial" w:hAnsi="Arial" w:cs="Arial"/>
          <w:b/>
          <w:sz w:val="24"/>
          <w:szCs w:val="24"/>
        </w:rPr>
        <w:t xml:space="preserve"> los términos de la misión</w:t>
      </w:r>
      <w:r>
        <w:rPr>
          <w:rFonts w:ascii="Arial" w:hAnsi="Arial" w:cs="Arial"/>
          <w:b/>
          <w:sz w:val="24"/>
          <w:szCs w:val="24"/>
        </w:rPr>
        <w:t xml:space="preserve"> tales como integridad,</w:t>
      </w:r>
      <w:r w:rsidR="00130E02">
        <w:rPr>
          <w:rFonts w:ascii="Arial" w:hAnsi="Arial" w:cs="Arial"/>
          <w:b/>
          <w:sz w:val="24"/>
          <w:szCs w:val="24"/>
        </w:rPr>
        <w:t xml:space="preserve"> diversidad etc.</w:t>
      </w:r>
    </w:p>
    <w:p w:rsidR="00130E02" w:rsidRPr="0066080C" w:rsidDel="00D86028" w:rsidRDefault="00130E02" w:rsidP="00130E02">
      <w:pPr>
        <w:rPr>
          <w:del w:id="31" w:author="Portatil CCB" w:date="2012-11-23T13:33:00Z"/>
          <w:rFonts w:ascii="Arial" w:hAnsi="Arial" w:cs="Arial"/>
          <w:sz w:val="24"/>
          <w:szCs w:val="24"/>
          <w:u w:val="single"/>
        </w:rPr>
      </w:pPr>
      <w:del w:id="32" w:author="Portatil CCB" w:date="2012-11-23T13:33:00Z">
        <w:r w:rsidRPr="0066080C" w:rsidDel="00D86028">
          <w:rPr>
            <w:rFonts w:ascii="Arial" w:hAnsi="Arial" w:cs="Arial"/>
            <w:sz w:val="24"/>
            <w:szCs w:val="24"/>
            <w:u w:val="single"/>
          </w:rPr>
          <w:delText>Visión actual</w:delText>
        </w:r>
      </w:del>
    </w:p>
    <w:p w:rsidR="00130E02" w:rsidRPr="0066080C" w:rsidDel="00D86028" w:rsidRDefault="00130E02" w:rsidP="00130E02">
      <w:pPr>
        <w:rPr>
          <w:del w:id="33" w:author="Portatil CCB" w:date="2012-11-23T13:33:00Z"/>
          <w:rFonts w:ascii="Arial" w:hAnsi="Arial" w:cs="Arial"/>
          <w:sz w:val="24"/>
          <w:szCs w:val="24"/>
        </w:rPr>
      </w:pPr>
      <w:del w:id="34" w:author="Portatil CCB" w:date="2012-11-23T13:33:00Z">
        <w:r w:rsidRPr="0066080C" w:rsidDel="00D86028">
          <w:rPr>
            <w:rFonts w:ascii="Arial" w:hAnsi="Arial" w:cs="Arial"/>
            <w:sz w:val="24"/>
            <w:szCs w:val="24"/>
          </w:rPr>
          <w:delText>Ser reconocidos a nivel nacional e internacional como un colegio líder por su excelencia y su educación en valores, que en el 2012 ofrecerá los tres programas de la Organización del Bachillerato Internacional debidamente autorizados.</w:delText>
        </w:r>
      </w:del>
    </w:p>
    <w:p w:rsidR="00130E02" w:rsidRPr="0066080C" w:rsidRDefault="00130E02" w:rsidP="00130E02">
      <w:pPr>
        <w:rPr>
          <w:rFonts w:ascii="Arial" w:hAnsi="Arial" w:cs="Arial"/>
          <w:sz w:val="24"/>
          <w:szCs w:val="24"/>
          <w:u w:val="single"/>
        </w:rPr>
      </w:pPr>
      <w:r w:rsidRPr="0066080C">
        <w:rPr>
          <w:rFonts w:ascii="Arial" w:hAnsi="Arial" w:cs="Arial"/>
          <w:sz w:val="24"/>
          <w:szCs w:val="24"/>
          <w:u w:val="single"/>
        </w:rPr>
        <w:t>Visión propuesta</w:t>
      </w:r>
    </w:p>
    <w:p w:rsidR="00130E02" w:rsidRDefault="00130E02" w:rsidP="00130E02">
      <w:p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lastRenderedPageBreak/>
        <w:t>Ser una comunidad cuyos miembros sean reconocidos por impactar positivamente los entornos en los cuales se desempeñan.</w:t>
      </w:r>
    </w:p>
    <w:p w:rsidR="00D86028" w:rsidRPr="00D86028" w:rsidRDefault="00D86028" w:rsidP="00130E02">
      <w:pPr>
        <w:rPr>
          <w:rFonts w:ascii="Arial" w:hAnsi="Arial" w:cs="Arial"/>
          <w:b/>
          <w:sz w:val="24"/>
          <w:szCs w:val="24"/>
        </w:rPr>
      </w:pPr>
      <w:r w:rsidRPr="00D86028">
        <w:rPr>
          <w:rFonts w:ascii="Arial" w:hAnsi="Arial" w:cs="Arial"/>
          <w:b/>
          <w:sz w:val="24"/>
          <w:szCs w:val="24"/>
        </w:rPr>
        <w:t>Estamos de acuerdo con la visión.</w:t>
      </w:r>
    </w:p>
    <w:p w:rsidR="00130E02" w:rsidRPr="0066080C" w:rsidRDefault="00130E02" w:rsidP="00130E02">
      <w:pPr>
        <w:rPr>
          <w:rFonts w:ascii="Arial" w:hAnsi="Arial" w:cs="Arial"/>
          <w:sz w:val="24"/>
          <w:szCs w:val="24"/>
          <w:u w:val="single"/>
        </w:rPr>
      </w:pPr>
      <w:r w:rsidRPr="0066080C">
        <w:rPr>
          <w:rFonts w:ascii="Arial" w:hAnsi="Arial" w:cs="Arial"/>
          <w:sz w:val="24"/>
          <w:szCs w:val="24"/>
          <w:u w:val="single"/>
        </w:rPr>
        <w:t>Imperativos estratégicos</w:t>
      </w:r>
    </w:p>
    <w:p w:rsidR="00130E02" w:rsidRDefault="00130E02" w:rsidP="00130E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Desarrollar el sentido de responsabilidad social en la comunidad CCB</w:t>
      </w:r>
    </w:p>
    <w:p w:rsidR="00130E02" w:rsidRDefault="00130E02" w:rsidP="00130E0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Implementar </w:t>
      </w:r>
      <w:proofErr w:type="spellStart"/>
      <w:r w:rsidR="00C21741">
        <w:rPr>
          <w:rFonts w:ascii="Arial" w:hAnsi="Arial" w:cs="Arial"/>
          <w:i/>
          <w:sz w:val="24"/>
          <w:szCs w:val="24"/>
        </w:rPr>
        <w:t>Service</w:t>
      </w:r>
      <w:proofErr w:type="spellEnd"/>
      <w:r w:rsidR="00C2174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C21741">
        <w:rPr>
          <w:rFonts w:ascii="Arial" w:hAnsi="Arial" w:cs="Arial"/>
          <w:i/>
          <w:sz w:val="24"/>
          <w:szCs w:val="24"/>
        </w:rPr>
        <w:t>L</w:t>
      </w:r>
      <w:r w:rsidRPr="00C21741">
        <w:rPr>
          <w:rFonts w:ascii="Arial" w:hAnsi="Arial" w:cs="Arial"/>
          <w:i/>
          <w:sz w:val="24"/>
          <w:szCs w:val="24"/>
        </w:rPr>
        <w:t>earning</w:t>
      </w:r>
      <w:proofErr w:type="spellEnd"/>
      <w:r>
        <w:rPr>
          <w:rFonts w:ascii="Arial" w:hAnsi="Arial" w:cs="Arial"/>
          <w:sz w:val="24"/>
          <w:szCs w:val="24"/>
        </w:rPr>
        <w:t xml:space="preserve"> en grados inferiores, no esperar hasta CAS</w:t>
      </w:r>
    </w:p>
    <w:p w:rsidR="00130E02" w:rsidRDefault="00130E02" w:rsidP="00130E0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Evolucionar desde la caridad hacia el verdadero servicio.</w:t>
      </w:r>
    </w:p>
    <w:p w:rsidR="00D86028" w:rsidRPr="0066080C" w:rsidRDefault="00D86028" w:rsidP="00130E0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Ya que la misión hace mención de la responsabilidad ambiental, esto debería estar incluido en el primer imperativo.</w:t>
      </w:r>
    </w:p>
    <w:p w:rsidR="00130E02" w:rsidRDefault="00130E02" w:rsidP="00130E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Propender por la excelencia académica</w:t>
      </w:r>
    </w:p>
    <w:p w:rsidR="00130E02" w:rsidRPr="0066080C" w:rsidRDefault="00130E02" w:rsidP="00130E0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Capacitación para profesores</w:t>
      </w:r>
    </w:p>
    <w:p w:rsidR="00130E02" w:rsidRDefault="00130E02" w:rsidP="00130E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Promover el sentido de pertenencia en la comunidad CCB</w:t>
      </w:r>
    </w:p>
    <w:p w:rsidR="00130E02" w:rsidRPr="0066080C" w:rsidRDefault="00130E02" w:rsidP="00130E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Asegurar la sostenibilidad financiera</w:t>
      </w:r>
    </w:p>
    <w:p w:rsidR="00130E02" w:rsidRDefault="00130E02" w:rsidP="00130E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6080C">
        <w:rPr>
          <w:rFonts w:ascii="Arial" w:hAnsi="Arial" w:cs="Arial"/>
          <w:sz w:val="24"/>
          <w:szCs w:val="24"/>
        </w:rPr>
        <w:t>Mejorar la infraestructura y tecnología</w:t>
      </w:r>
    </w:p>
    <w:p w:rsidR="00130E02" w:rsidRPr="00001F1F" w:rsidRDefault="00001F1F" w:rsidP="00001F1F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Consideramos que las necesidades de infraestructura y tecnología son diferentes. Este </w:t>
      </w:r>
      <w:r w:rsidR="00130E02" w:rsidRPr="00001F1F">
        <w:rPr>
          <w:rFonts w:ascii="Arial" w:hAnsi="Arial" w:cs="Arial"/>
          <w:sz w:val="24"/>
          <w:szCs w:val="24"/>
        </w:rPr>
        <w:t>punto no refleja las grandes ventajas que tiene el colegio en cuanto a su infraestructura, se podría usar otra palabra como “Continuar desarrollando/mejorando/actualizando”</w:t>
      </w:r>
      <w:r>
        <w:rPr>
          <w:rFonts w:ascii="Arial" w:hAnsi="Arial" w:cs="Arial"/>
          <w:sz w:val="24"/>
          <w:szCs w:val="24"/>
        </w:rPr>
        <w:t>. En cuanto a tecnología si consideramos que se requiere un desarrollo importante que nos permita implementar los programas acorde a las necesidades y estar a la vanguardia de la educación internacional.</w:t>
      </w:r>
    </w:p>
    <w:p w:rsidR="00130E02" w:rsidDel="00CB1070" w:rsidRDefault="00130E02" w:rsidP="00130E02">
      <w:pPr>
        <w:pStyle w:val="ListParagraph"/>
        <w:numPr>
          <w:ilvl w:val="0"/>
          <w:numId w:val="2"/>
        </w:numPr>
        <w:rPr>
          <w:del w:id="35" w:author="Portatil CCB" w:date="2012-11-23T13:18:00Z"/>
          <w:rFonts w:ascii="Arial" w:hAnsi="Arial" w:cs="Arial"/>
          <w:sz w:val="24"/>
          <w:szCs w:val="24"/>
        </w:rPr>
      </w:pPr>
      <w:del w:id="36" w:author="Portatil CCB" w:date="2012-11-23T13:18:00Z">
        <w:r w:rsidRPr="0066080C" w:rsidDel="00CB1070">
          <w:rPr>
            <w:rFonts w:ascii="Arial" w:hAnsi="Arial" w:cs="Arial"/>
            <w:sz w:val="24"/>
            <w:szCs w:val="24"/>
          </w:rPr>
          <w:delText>Promover el desarrollo humano en la comunidad CCB</w:delText>
        </w:r>
      </w:del>
    </w:p>
    <w:p w:rsidR="00130E02" w:rsidRPr="0066080C" w:rsidRDefault="00130E02" w:rsidP="00001F1F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130E02" w:rsidDel="00CB1070" w:rsidRDefault="00130E02" w:rsidP="00130E02">
      <w:pPr>
        <w:pStyle w:val="ListParagraph"/>
        <w:numPr>
          <w:ilvl w:val="0"/>
          <w:numId w:val="2"/>
        </w:numPr>
        <w:rPr>
          <w:del w:id="37" w:author="Portatil CCB" w:date="2012-11-23T13:18:00Z"/>
          <w:rFonts w:ascii="Arial" w:hAnsi="Arial" w:cs="Arial"/>
          <w:sz w:val="24"/>
          <w:szCs w:val="24"/>
        </w:rPr>
      </w:pPr>
      <w:del w:id="38" w:author="Portatil CCB" w:date="2012-11-23T13:18:00Z">
        <w:r w:rsidRPr="0066080C" w:rsidDel="00CB1070">
          <w:rPr>
            <w:rFonts w:ascii="Arial" w:hAnsi="Arial" w:cs="Arial"/>
            <w:sz w:val="24"/>
            <w:szCs w:val="24"/>
          </w:rPr>
          <w:delText>Desarrollar una cultura más globalizada</w:delText>
        </w:r>
      </w:del>
    </w:p>
    <w:p w:rsidR="00130E02" w:rsidRDefault="00130E02" w:rsidP="00130E02">
      <w:pPr>
        <w:pStyle w:val="ListParagraph"/>
        <w:rPr>
          <w:rFonts w:ascii="Arial" w:hAnsi="Arial" w:cs="Arial"/>
          <w:sz w:val="24"/>
          <w:szCs w:val="24"/>
        </w:rPr>
      </w:pPr>
    </w:p>
    <w:p w:rsidR="00130E02" w:rsidRDefault="00001F1F" w:rsidP="00D8602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Comentarios:</w:t>
      </w:r>
    </w:p>
    <w:p w:rsidR="00541AFF" w:rsidRDefault="00541AFF" w:rsidP="00130E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41AFF">
        <w:rPr>
          <w:rFonts w:ascii="Arial" w:hAnsi="Arial" w:cs="Arial"/>
          <w:sz w:val="24"/>
          <w:szCs w:val="24"/>
        </w:rPr>
        <w:t xml:space="preserve">Consideramos que </w:t>
      </w:r>
      <w:r w:rsidR="00130E02" w:rsidRPr="00541AFF">
        <w:rPr>
          <w:rFonts w:ascii="Arial" w:hAnsi="Arial" w:cs="Arial"/>
          <w:sz w:val="24"/>
          <w:szCs w:val="24"/>
        </w:rPr>
        <w:t xml:space="preserve"> el punto </w:t>
      </w:r>
      <w:r w:rsidRPr="00541AFF">
        <w:rPr>
          <w:rFonts w:ascii="Arial" w:hAnsi="Arial" w:cs="Arial"/>
          <w:sz w:val="24"/>
          <w:szCs w:val="24"/>
        </w:rPr>
        <w:t xml:space="preserve">6 hace parte del 3. </w:t>
      </w:r>
    </w:p>
    <w:p w:rsidR="00130E02" w:rsidRPr="00541AFF" w:rsidRDefault="00541AFF" w:rsidP="00130E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tres</w:t>
      </w:r>
      <w:r w:rsidR="00130E02" w:rsidRPr="00541AFF">
        <w:rPr>
          <w:rFonts w:ascii="Arial" w:hAnsi="Arial" w:cs="Arial"/>
          <w:sz w:val="24"/>
          <w:szCs w:val="24"/>
        </w:rPr>
        <w:t xml:space="preserve"> programas del IB propenden por una mentalidad internacional, por lo tanto no debería ser necesario explicitar una cultura más globalizada como lo</w:t>
      </w:r>
      <w:r>
        <w:rPr>
          <w:rFonts w:ascii="Arial" w:hAnsi="Arial" w:cs="Arial"/>
          <w:sz w:val="24"/>
          <w:szCs w:val="24"/>
        </w:rPr>
        <w:t xml:space="preserve"> propone el punto 7.</w:t>
      </w:r>
    </w:p>
    <w:p w:rsidR="00874247" w:rsidRDefault="00BD37E2"/>
    <w:sectPr w:rsidR="00874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91B9A"/>
    <w:multiLevelType w:val="hybridMultilevel"/>
    <w:tmpl w:val="74520A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F10A8"/>
    <w:multiLevelType w:val="hybridMultilevel"/>
    <w:tmpl w:val="26E0CD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02"/>
    <w:rsid w:val="00001F1F"/>
    <w:rsid w:val="00130E02"/>
    <w:rsid w:val="00163BCE"/>
    <w:rsid w:val="00541AFF"/>
    <w:rsid w:val="007E6B73"/>
    <w:rsid w:val="00B43036"/>
    <w:rsid w:val="00BD37E2"/>
    <w:rsid w:val="00C21741"/>
    <w:rsid w:val="00CB1070"/>
    <w:rsid w:val="00CB6472"/>
    <w:rsid w:val="00D86028"/>
    <w:rsid w:val="00FD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505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9</cp:revision>
  <dcterms:created xsi:type="dcterms:W3CDTF">2012-11-23T18:11:00Z</dcterms:created>
  <dcterms:modified xsi:type="dcterms:W3CDTF">2012-11-23T18:47:00Z</dcterms:modified>
</cp:coreProperties>
</file>